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5E9624DA" w:rsidR="00806BD0" w:rsidRDefault="00806BD0" w:rsidP="00877C2C">
      <w:pPr>
        <w:tabs>
          <w:tab w:val="left" w:pos="6263"/>
        </w:tabs>
        <w:jc w:val="center"/>
      </w:pPr>
    </w:p>
    <w:p w14:paraId="3BDF9652" w14:textId="7643BCCF" w:rsidR="00EF0020" w:rsidRDefault="00366671" w:rsidP="00877C2C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DICHIARAZIONE AVVIO ATTIVIT</w:t>
      </w:r>
      <w:r w:rsidR="00877C2C">
        <w:rPr>
          <w:rFonts w:ascii="Garamond" w:hAnsi="Garamond"/>
          <w:b/>
          <w:bCs/>
          <w:sz w:val="28"/>
          <w:szCs w:val="28"/>
        </w:rPr>
        <w:t xml:space="preserve">À </w:t>
      </w:r>
      <w:r>
        <w:rPr>
          <w:rFonts w:ascii="Garamond" w:hAnsi="Garamond"/>
          <w:b/>
          <w:bCs/>
          <w:sz w:val="28"/>
          <w:szCs w:val="28"/>
        </w:rPr>
        <w:t xml:space="preserve"> E</w:t>
      </w:r>
      <w:r w:rsidR="00EF0020">
        <w:rPr>
          <w:rFonts w:ascii="Garamond" w:hAnsi="Garamond"/>
          <w:b/>
          <w:bCs/>
          <w:sz w:val="28"/>
          <w:szCs w:val="28"/>
        </w:rPr>
        <w:t xml:space="preserve"> </w:t>
      </w:r>
      <w:r w:rsidR="00F40361" w:rsidRPr="00F40361">
        <w:rPr>
          <w:rFonts w:ascii="Garamond" w:hAnsi="Garamond"/>
          <w:b/>
          <w:bCs/>
          <w:sz w:val="28"/>
          <w:szCs w:val="28"/>
        </w:rPr>
        <w:t>RICHIESTA EROGAZIONE RISORSE</w:t>
      </w:r>
    </w:p>
    <w:p w14:paraId="65804F94" w14:textId="6F0C09C4" w:rsidR="00F40361" w:rsidRDefault="00F40361" w:rsidP="00877C2C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PER INTERVENTI FINANZIATI NELL’AMBITO DELLA</w:t>
      </w:r>
    </w:p>
    <w:p w14:paraId="2040F0B9" w14:textId="77777777" w:rsidR="00EF0020" w:rsidRDefault="00EF0020" w:rsidP="00877C2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Garamond" w:hAnsi="Garamond"/>
          <w:b/>
          <w:bCs/>
          <w:sz w:val="28"/>
          <w:szCs w:val="28"/>
        </w:rPr>
      </w:pPr>
    </w:p>
    <w:p w14:paraId="337CEBBA" w14:textId="3901AF72" w:rsidR="0079382B" w:rsidRDefault="00F40361" w:rsidP="00877C2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EB7B68">
        <w:rPr>
          <w:rFonts w:ascii="Garamond" w:hAnsi="Garamond"/>
          <w:b/>
          <w:bCs/>
          <w:sz w:val="28"/>
          <w:szCs w:val="28"/>
        </w:rPr>
        <w:t>2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-</w:t>
      </w:r>
      <w:r w:rsidR="00441287">
        <w:rPr>
          <w:rFonts w:ascii="Garamond" w:hAnsi="Garamond"/>
          <w:b/>
          <w:bCs/>
          <w:sz w:val="28"/>
          <w:szCs w:val="28"/>
        </w:rPr>
        <w:t xml:space="preserve"> </w:t>
      </w:r>
      <w:r w:rsidR="0079382B" w:rsidRPr="0079382B">
        <w:rPr>
          <w:rFonts w:ascii="Garamond" w:hAnsi="Garamond"/>
          <w:b/>
          <w:bCs/>
          <w:sz w:val="28"/>
          <w:szCs w:val="28"/>
        </w:rPr>
        <w:t>Sottocomponente 1</w:t>
      </w:r>
    </w:p>
    <w:p w14:paraId="218AA02C" w14:textId="77777777" w:rsidR="00EF0020" w:rsidRDefault="00EF0020" w:rsidP="00877C2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Garamond" w:hAnsi="Garamond"/>
          <w:b/>
          <w:bCs/>
          <w:sz w:val="28"/>
          <w:szCs w:val="28"/>
        </w:rPr>
      </w:pPr>
    </w:p>
    <w:p w14:paraId="751E4179" w14:textId="10B476F1" w:rsidR="002633C2" w:rsidRDefault="00441287" w:rsidP="00877C2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Investimento</w:t>
      </w:r>
      <w:r w:rsidR="00F40361" w:rsidRPr="00F40361">
        <w:rPr>
          <w:rFonts w:ascii="Garamond" w:hAnsi="Garamond"/>
          <w:b/>
          <w:bCs/>
          <w:sz w:val="28"/>
          <w:szCs w:val="28"/>
        </w:rPr>
        <w:t xml:space="preserve"> 1.</w:t>
      </w:r>
      <w:r w:rsidR="00887742">
        <w:rPr>
          <w:rFonts w:ascii="Garamond" w:hAnsi="Garamond"/>
          <w:b/>
          <w:bCs/>
          <w:sz w:val="28"/>
          <w:szCs w:val="28"/>
        </w:rPr>
        <w:t>3.1 Housing First</w:t>
      </w:r>
    </w:p>
    <w:p w14:paraId="5F8A5963" w14:textId="25064067" w:rsidR="00EF0020" w:rsidRPr="00F40361" w:rsidRDefault="00EF0020" w:rsidP="00877C2C">
      <w:pPr>
        <w:autoSpaceDE w:val="0"/>
        <w:autoSpaceDN w:val="0"/>
        <w:adjustRightInd w:val="0"/>
        <w:spacing w:after="0" w:line="240" w:lineRule="auto"/>
        <w:rPr>
          <w:rFonts w:ascii="Garamond" w:hAnsi="Garamond"/>
          <w:b/>
          <w:bCs/>
          <w:sz w:val="28"/>
          <w:szCs w:val="28"/>
        </w:rPr>
      </w:pPr>
    </w:p>
    <w:p w14:paraId="24FE2004" w14:textId="77777777" w:rsidR="00877C2C" w:rsidRDefault="007548D2" w:rsidP="00877C2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Il Soggetto</w:t>
      </w:r>
      <w:r w:rsidR="00745664">
        <w:rPr>
          <w:rFonts w:ascii="Garamond" w:hAnsi="Garamond"/>
          <w:sz w:val="26"/>
          <w:szCs w:val="26"/>
        </w:rPr>
        <w:t xml:space="preserve"> </w:t>
      </w:r>
      <w:r>
        <w:rPr>
          <w:rFonts w:ascii="Garamond" w:hAnsi="Garamond"/>
          <w:sz w:val="26"/>
          <w:szCs w:val="26"/>
        </w:rPr>
        <w:t>A</w:t>
      </w:r>
      <w:r w:rsidR="0061310A">
        <w:rPr>
          <w:rFonts w:ascii="Garamond" w:hAnsi="Garamond"/>
          <w:sz w:val="26"/>
          <w:szCs w:val="26"/>
        </w:rPr>
        <w:t>ttuatore</w:t>
      </w:r>
      <w:r w:rsidR="00AD679F">
        <w:rPr>
          <w:rFonts w:ascii="Garamond" w:hAnsi="Garamond"/>
          <w:sz w:val="26"/>
          <w:szCs w:val="26"/>
        </w:rPr>
        <w:t xml:space="preserve"> </w:t>
      </w:r>
      <w:r w:rsidR="004E4911">
        <w:rPr>
          <w:rFonts w:ascii="Garamond" w:hAnsi="Garamond"/>
          <w:sz w:val="26"/>
          <w:szCs w:val="26"/>
        </w:rPr>
        <w:t>ATS</w:t>
      </w:r>
      <w:r w:rsidR="00AD679F">
        <w:rPr>
          <w:rFonts w:ascii="Garamond" w:hAnsi="Garamond"/>
          <w:sz w:val="26"/>
          <w:szCs w:val="26"/>
        </w:rPr>
        <w:t xml:space="preserve"> </w:t>
      </w:r>
      <w:r w:rsidR="004E4911">
        <w:rPr>
          <w:rFonts w:ascii="Garamond" w:hAnsi="Garamond"/>
          <w:sz w:val="26"/>
          <w:szCs w:val="26"/>
        </w:rPr>
        <w:t>__________________________</w:t>
      </w:r>
      <w:r w:rsidR="00745664">
        <w:rPr>
          <w:rFonts w:ascii="Garamond" w:hAnsi="Garamond"/>
          <w:sz w:val="26"/>
          <w:szCs w:val="26"/>
        </w:rPr>
        <w:t xml:space="preserve"> (C.F. ______</w:t>
      </w:r>
      <w:r w:rsidR="004E4911">
        <w:rPr>
          <w:rFonts w:ascii="Garamond" w:hAnsi="Garamond"/>
          <w:sz w:val="26"/>
          <w:szCs w:val="26"/>
        </w:rPr>
        <w:t>______</w:t>
      </w:r>
      <w:r w:rsidR="00745664">
        <w:rPr>
          <w:rFonts w:ascii="Garamond" w:hAnsi="Garamond"/>
          <w:sz w:val="26"/>
          <w:szCs w:val="26"/>
        </w:rPr>
        <w:t xml:space="preserve">______), </w:t>
      </w:r>
      <w:r w:rsidR="0061310A">
        <w:rPr>
          <w:rFonts w:ascii="Garamond" w:hAnsi="Garamond"/>
          <w:sz w:val="26"/>
          <w:szCs w:val="26"/>
        </w:rPr>
        <w:t>con sede legale in __________________</w:t>
      </w:r>
      <w:r w:rsidR="0031180B">
        <w:rPr>
          <w:rFonts w:ascii="Garamond" w:hAnsi="Garamond"/>
          <w:sz w:val="26"/>
          <w:szCs w:val="26"/>
        </w:rPr>
        <w:t>________</w:t>
      </w:r>
      <w:r w:rsidR="0061310A">
        <w:rPr>
          <w:rFonts w:ascii="Garamond" w:hAnsi="Garamond"/>
          <w:sz w:val="26"/>
          <w:szCs w:val="26"/>
        </w:rPr>
        <w:t xml:space="preserve"> </w:t>
      </w:r>
      <w:r w:rsidR="00745664">
        <w:rPr>
          <w:rFonts w:ascii="Garamond" w:hAnsi="Garamond"/>
          <w:sz w:val="26"/>
          <w:szCs w:val="26"/>
        </w:rPr>
        <w:t>rappresentato da ____</w:t>
      </w:r>
      <w:r w:rsidR="00494E64">
        <w:rPr>
          <w:rFonts w:ascii="Garamond" w:hAnsi="Garamond"/>
          <w:sz w:val="26"/>
          <w:szCs w:val="26"/>
        </w:rPr>
        <w:t>_</w:t>
      </w:r>
      <w:r w:rsidR="0031180B">
        <w:rPr>
          <w:rFonts w:ascii="Garamond" w:hAnsi="Garamond"/>
          <w:sz w:val="26"/>
          <w:szCs w:val="26"/>
        </w:rPr>
        <w:t>__</w:t>
      </w:r>
      <w:r w:rsidR="00494E64">
        <w:rPr>
          <w:rFonts w:ascii="Garamond" w:hAnsi="Garamond"/>
          <w:sz w:val="26"/>
          <w:szCs w:val="26"/>
        </w:rPr>
        <w:t>_____</w:t>
      </w:r>
      <w:r w:rsidR="00745664">
        <w:rPr>
          <w:rFonts w:ascii="Garamond" w:hAnsi="Garamond"/>
          <w:sz w:val="26"/>
          <w:szCs w:val="26"/>
        </w:rPr>
        <w:t>_______</w:t>
      </w:r>
      <w:r w:rsidR="00C4101C">
        <w:rPr>
          <w:rFonts w:ascii="Garamond" w:hAnsi="Garamond"/>
          <w:sz w:val="26"/>
          <w:szCs w:val="26"/>
        </w:rPr>
        <w:t xml:space="preserve"> CUP__________________________</w:t>
      </w:r>
    </w:p>
    <w:p w14:paraId="15FA95F4" w14:textId="3DF96E02" w:rsidR="005E5601" w:rsidRDefault="005E5601" w:rsidP="00877C2C">
      <w:pPr>
        <w:jc w:val="center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COMUNICA</w:t>
      </w:r>
    </w:p>
    <w:p w14:paraId="1E98F660" w14:textId="3D767AF5" w:rsidR="005E5601" w:rsidRDefault="00EF0020" w:rsidP="00877C2C">
      <w:pPr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che </w:t>
      </w:r>
      <w:r w:rsidR="005E5601">
        <w:rPr>
          <w:rFonts w:ascii="Garamond" w:hAnsi="Garamond"/>
          <w:sz w:val="26"/>
          <w:szCs w:val="26"/>
        </w:rPr>
        <w:t xml:space="preserve">in data _________________________è stato dato avvio alle attività </w:t>
      </w:r>
      <w:r w:rsidR="00366671" w:rsidRPr="00887742">
        <w:rPr>
          <w:rFonts w:ascii="Garamond" w:hAnsi="Garamond"/>
          <w:sz w:val="26"/>
          <w:szCs w:val="26"/>
        </w:rPr>
        <w:t xml:space="preserve">da parte del </w:t>
      </w:r>
      <w:r>
        <w:rPr>
          <w:rFonts w:ascii="Garamond" w:hAnsi="Garamond"/>
          <w:sz w:val="26"/>
          <w:szCs w:val="26"/>
        </w:rPr>
        <w:t>s</w:t>
      </w:r>
      <w:r w:rsidR="00366671" w:rsidRPr="00887742">
        <w:rPr>
          <w:rFonts w:ascii="Garamond" w:hAnsi="Garamond"/>
          <w:sz w:val="26"/>
          <w:szCs w:val="26"/>
        </w:rPr>
        <w:t xml:space="preserve">oggetto attuatore </w:t>
      </w:r>
      <w:r w:rsidR="00366671">
        <w:rPr>
          <w:rFonts w:ascii="Garamond" w:hAnsi="Garamond"/>
          <w:sz w:val="26"/>
          <w:szCs w:val="26"/>
        </w:rPr>
        <w:t xml:space="preserve">in quanto è stata </w:t>
      </w:r>
      <w:r w:rsidR="00877C2C">
        <w:rPr>
          <w:rFonts w:ascii="Garamond" w:hAnsi="Garamond"/>
          <w:sz w:val="26"/>
          <w:szCs w:val="26"/>
        </w:rPr>
        <w:t xml:space="preserve">avviata </w:t>
      </w:r>
      <w:r w:rsidR="00877C2C" w:rsidRPr="00887742">
        <w:rPr>
          <w:rFonts w:ascii="Garamond" w:hAnsi="Garamond"/>
          <w:sz w:val="26"/>
          <w:szCs w:val="26"/>
        </w:rPr>
        <w:t>la</w:t>
      </w:r>
      <w:r w:rsidR="00887742" w:rsidRPr="00887742">
        <w:rPr>
          <w:rFonts w:ascii="Garamond" w:hAnsi="Garamond"/>
          <w:sz w:val="26"/>
          <w:szCs w:val="26"/>
        </w:rPr>
        <w:t xml:space="preserve"> progettazione tecnica dell’intervento di ristrutturazione o riqualificazione degli immobili</w:t>
      </w:r>
      <w:r w:rsidR="00366671">
        <w:rPr>
          <w:rFonts w:ascii="Garamond" w:hAnsi="Garamond"/>
          <w:sz w:val="26"/>
          <w:szCs w:val="26"/>
        </w:rPr>
        <w:t>; la presente Dichiarazione di avvio attività  è</w:t>
      </w:r>
      <w:r w:rsidR="00877C2C">
        <w:rPr>
          <w:rFonts w:ascii="Garamond" w:hAnsi="Garamond"/>
          <w:sz w:val="26"/>
          <w:szCs w:val="26"/>
        </w:rPr>
        <w:t xml:space="preserve"> </w:t>
      </w:r>
      <w:r w:rsidR="00887742" w:rsidRPr="00887742">
        <w:rPr>
          <w:rFonts w:ascii="Garamond" w:hAnsi="Garamond"/>
          <w:sz w:val="26"/>
          <w:szCs w:val="26"/>
        </w:rPr>
        <w:t>corredata dal progetto di fattibilità tecnico economico (PFTE)</w:t>
      </w:r>
      <w:r w:rsidR="00366671">
        <w:rPr>
          <w:rFonts w:ascii="Garamond" w:hAnsi="Garamond"/>
          <w:sz w:val="26"/>
          <w:szCs w:val="26"/>
        </w:rPr>
        <w:t xml:space="preserve"> o altro documento equivalente in considerazione della natura dell’intervento infrastrutturale previsto dal progetto.</w:t>
      </w:r>
    </w:p>
    <w:p w14:paraId="79915750" w14:textId="3F69BB96" w:rsidR="005E5601" w:rsidRPr="00254A53" w:rsidRDefault="005E5601" w:rsidP="00877C2C">
      <w:pPr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Pertanto </w:t>
      </w:r>
    </w:p>
    <w:p w14:paraId="6A4C38A0" w14:textId="67BFD260" w:rsidR="00846F8C" w:rsidRDefault="00846F8C" w:rsidP="00846F8C">
      <w:pPr>
        <w:jc w:val="center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>RICHIEDE</w:t>
      </w:r>
    </w:p>
    <w:p w14:paraId="44F6A236" w14:textId="77777777" w:rsidR="00EF0020" w:rsidRPr="00254A53" w:rsidRDefault="00EF0020" w:rsidP="00846F8C">
      <w:pPr>
        <w:jc w:val="center"/>
        <w:rPr>
          <w:rFonts w:ascii="Garamond" w:hAnsi="Garamond"/>
          <w:sz w:val="26"/>
          <w:szCs w:val="26"/>
        </w:rPr>
      </w:pPr>
    </w:p>
    <w:p w14:paraId="48F9106E" w14:textId="595F1BC9" w:rsidR="00846F8C" w:rsidRDefault="00846F8C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 xml:space="preserve">L’erogazione di € _____________ </w:t>
      </w:r>
      <w:r w:rsidR="00941910">
        <w:rPr>
          <w:rFonts w:ascii="Garamond" w:hAnsi="Garamond"/>
          <w:sz w:val="26"/>
          <w:szCs w:val="26"/>
        </w:rPr>
        <w:t xml:space="preserve">a titolo di </w:t>
      </w:r>
      <w:r w:rsidR="00AD679F" w:rsidRPr="00AD679F">
        <w:rPr>
          <w:rFonts w:ascii="Garamond" w:hAnsi="Garamond"/>
          <w:sz w:val="26"/>
          <w:szCs w:val="26"/>
          <w:u w:val="single"/>
        </w:rPr>
        <w:t>anticipazione</w:t>
      </w:r>
      <w:r w:rsidR="00AD679F" w:rsidRPr="00AD679F">
        <w:rPr>
          <w:rFonts w:ascii="Garamond" w:hAnsi="Garamond"/>
          <w:sz w:val="26"/>
          <w:szCs w:val="26"/>
        </w:rPr>
        <w:t xml:space="preserve"> relativo </w:t>
      </w:r>
      <w:r w:rsidR="005E5601">
        <w:rPr>
          <w:rFonts w:ascii="Garamond" w:hAnsi="Garamond"/>
          <w:sz w:val="26"/>
          <w:szCs w:val="26"/>
        </w:rPr>
        <w:t xml:space="preserve">al progetto finanziato a valere </w:t>
      </w:r>
      <w:r w:rsidR="00877C2C">
        <w:rPr>
          <w:rFonts w:ascii="Garamond" w:hAnsi="Garamond"/>
          <w:sz w:val="26"/>
          <w:szCs w:val="26"/>
        </w:rPr>
        <w:t xml:space="preserve">sulla </w:t>
      </w:r>
      <w:r w:rsidR="00877C2C" w:rsidRPr="00AD679F">
        <w:rPr>
          <w:rFonts w:ascii="Garamond" w:hAnsi="Garamond"/>
          <w:sz w:val="26"/>
          <w:szCs w:val="26"/>
        </w:rPr>
        <w:t>misura</w:t>
      </w:r>
      <w:r w:rsidR="00AD679F" w:rsidRPr="00AD679F">
        <w:rPr>
          <w:rFonts w:ascii="Garamond" w:hAnsi="Garamond"/>
          <w:sz w:val="26"/>
          <w:szCs w:val="26"/>
        </w:rPr>
        <w:t xml:space="preserve"> M5C</w:t>
      </w:r>
      <w:r w:rsidR="00EB7B68">
        <w:rPr>
          <w:rFonts w:ascii="Garamond" w:hAnsi="Garamond"/>
          <w:sz w:val="26"/>
          <w:szCs w:val="26"/>
        </w:rPr>
        <w:t>2</w:t>
      </w:r>
      <w:r w:rsidR="00F40361">
        <w:rPr>
          <w:rFonts w:ascii="Garamond" w:hAnsi="Garamond"/>
          <w:sz w:val="26"/>
          <w:szCs w:val="26"/>
        </w:rPr>
        <w:t>-</w:t>
      </w:r>
      <w:r w:rsidR="00AD679F" w:rsidRPr="00AD679F">
        <w:rPr>
          <w:rFonts w:ascii="Garamond" w:hAnsi="Garamond"/>
          <w:sz w:val="26"/>
          <w:szCs w:val="26"/>
        </w:rPr>
        <w:t>1.</w:t>
      </w:r>
      <w:r w:rsidR="00887742">
        <w:rPr>
          <w:rFonts w:ascii="Garamond" w:hAnsi="Garamond"/>
          <w:sz w:val="26"/>
          <w:szCs w:val="26"/>
        </w:rPr>
        <w:t xml:space="preserve">3.1 </w:t>
      </w:r>
      <w:r w:rsidR="00AD679F" w:rsidRPr="00AD679F">
        <w:rPr>
          <w:rFonts w:ascii="Garamond" w:hAnsi="Garamond"/>
          <w:sz w:val="26"/>
          <w:szCs w:val="26"/>
        </w:rPr>
        <w:t xml:space="preserve"> </w:t>
      </w:r>
      <w:r w:rsidR="00887742">
        <w:rPr>
          <w:rFonts w:ascii="Garamond" w:hAnsi="Garamond"/>
          <w:sz w:val="26"/>
          <w:szCs w:val="26"/>
        </w:rPr>
        <w:t xml:space="preserve">Housing First </w:t>
      </w:r>
      <w:r w:rsidR="005E5601">
        <w:rPr>
          <w:rFonts w:ascii="Garamond" w:hAnsi="Garamond"/>
          <w:sz w:val="26"/>
          <w:szCs w:val="26"/>
        </w:rPr>
        <w:t>– Avviso 1/2022</w:t>
      </w:r>
      <w:r w:rsidR="00AD679F" w:rsidRPr="00AD679F">
        <w:rPr>
          <w:rFonts w:ascii="Garamond" w:hAnsi="Garamond"/>
          <w:sz w:val="26"/>
          <w:szCs w:val="26"/>
        </w:rPr>
        <w:t>.</w:t>
      </w:r>
    </w:p>
    <w:p w14:paraId="2565B823" w14:textId="77777777" w:rsidR="00EF0020" w:rsidRDefault="00EF0020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0A08E3D9" w14:textId="67156A4A" w:rsidR="002A6479" w:rsidRDefault="002A6479" w:rsidP="002A6479">
      <w:pPr>
        <w:rPr>
          <w:rFonts w:ascii="Garamond" w:hAnsi="Garamond"/>
          <w:sz w:val="26"/>
          <w:szCs w:val="26"/>
        </w:rPr>
      </w:pPr>
      <w:r w:rsidRPr="002A6479">
        <w:rPr>
          <w:rFonts w:ascii="Garamond" w:hAnsi="Garamond"/>
          <w:sz w:val="26"/>
          <w:szCs w:val="26"/>
        </w:rPr>
        <w:t>L'importo</w:t>
      </w:r>
      <w:r>
        <w:rPr>
          <w:rFonts w:ascii="Garamond" w:hAnsi="Garamond"/>
          <w:sz w:val="26"/>
          <w:szCs w:val="26"/>
        </w:rPr>
        <w:t xml:space="preserve"> richiesto</w:t>
      </w:r>
      <w:r w:rsidR="005F3B17">
        <w:rPr>
          <w:rFonts w:ascii="Garamond" w:hAnsi="Garamond"/>
          <w:sz w:val="26"/>
          <w:szCs w:val="26"/>
        </w:rPr>
        <w:t xml:space="preserve"> è pari al 10% </w:t>
      </w:r>
      <w:r w:rsidR="005E5601">
        <w:rPr>
          <w:rFonts w:ascii="Garamond" w:hAnsi="Garamond"/>
          <w:sz w:val="26"/>
          <w:szCs w:val="26"/>
        </w:rPr>
        <w:t xml:space="preserve">del contributo assegnato all’art. 9 della Convenzione stipulata in data </w:t>
      </w:r>
      <w:r w:rsidR="005E5601" w:rsidRPr="00CE2070">
        <w:rPr>
          <w:rFonts w:ascii="Garamond" w:hAnsi="Garamond"/>
          <w:i/>
          <w:iCs/>
          <w:sz w:val="26"/>
          <w:szCs w:val="26"/>
        </w:rPr>
        <w:t>____________________(indicare la data di sottoscrizione da parte dell’ATS/Comune)</w:t>
      </w:r>
      <w:r w:rsidR="005F3B17">
        <w:rPr>
          <w:rFonts w:ascii="Garamond" w:hAnsi="Garamond"/>
          <w:sz w:val="26"/>
          <w:szCs w:val="26"/>
        </w:rPr>
        <w:t>;</w:t>
      </w:r>
      <w:r>
        <w:rPr>
          <w:rFonts w:ascii="Garamond" w:hAnsi="Garamond"/>
          <w:sz w:val="26"/>
          <w:szCs w:val="26"/>
        </w:rPr>
        <w:t>.</w:t>
      </w:r>
    </w:p>
    <w:p w14:paraId="286930FD" w14:textId="10A0D3CE" w:rsidR="00EF0309" w:rsidRDefault="00EF0309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Si </w:t>
      </w:r>
      <w:r w:rsidR="00A91CE5">
        <w:rPr>
          <w:rFonts w:ascii="Garamond" w:hAnsi="Garamond"/>
          <w:sz w:val="26"/>
          <w:szCs w:val="26"/>
        </w:rPr>
        <w:t xml:space="preserve">chiede pertanto </w:t>
      </w:r>
      <w:r w:rsidR="00F40361">
        <w:rPr>
          <w:rFonts w:ascii="Garamond" w:hAnsi="Garamond"/>
          <w:sz w:val="26"/>
          <w:szCs w:val="26"/>
        </w:rPr>
        <w:t xml:space="preserve">il trasferimento </w:t>
      </w:r>
      <w:r w:rsidR="00A91CE5">
        <w:rPr>
          <w:rFonts w:ascii="Garamond" w:hAnsi="Garamond"/>
          <w:sz w:val="26"/>
          <w:szCs w:val="26"/>
        </w:rPr>
        <w:t xml:space="preserve">delle risorse sul Numero di Conto </w:t>
      </w:r>
      <w:proofErr w:type="spellStart"/>
      <w:r w:rsidR="00A91CE5">
        <w:rPr>
          <w:rFonts w:ascii="Garamond" w:hAnsi="Garamond"/>
          <w:sz w:val="26"/>
          <w:szCs w:val="26"/>
        </w:rPr>
        <w:t>xxxxx</w:t>
      </w:r>
      <w:proofErr w:type="spellEnd"/>
      <w:r w:rsidR="00A91CE5">
        <w:rPr>
          <w:rFonts w:ascii="Garamond" w:hAnsi="Garamond"/>
          <w:sz w:val="26"/>
          <w:szCs w:val="26"/>
        </w:rPr>
        <w:t xml:space="preserve">, corrispondente al </w:t>
      </w:r>
      <w:r>
        <w:rPr>
          <w:rFonts w:ascii="Garamond" w:hAnsi="Garamond"/>
          <w:sz w:val="26"/>
          <w:szCs w:val="26"/>
        </w:rPr>
        <w:t>conto di Tesoreria Unica Regionale</w:t>
      </w:r>
      <w:r w:rsidR="00A91CE5">
        <w:rPr>
          <w:rFonts w:ascii="Garamond" w:hAnsi="Garamond"/>
          <w:sz w:val="26"/>
          <w:szCs w:val="26"/>
        </w:rPr>
        <w:t xml:space="preserve"> – </w:t>
      </w:r>
      <w:r w:rsidR="00F40361">
        <w:rPr>
          <w:rFonts w:ascii="Garamond" w:hAnsi="Garamond"/>
          <w:sz w:val="26"/>
          <w:szCs w:val="26"/>
        </w:rPr>
        <w:t xml:space="preserve">codice </w:t>
      </w:r>
      <w:r w:rsidR="00A91CE5">
        <w:rPr>
          <w:rFonts w:ascii="Garamond" w:hAnsi="Garamond"/>
          <w:sz w:val="26"/>
          <w:szCs w:val="26"/>
        </w:rPr>
        <w:t>IBAN IT</w:t>
      </w:r>
      <w:r w:rsidR="00702E63">
        <w:rPr>
          <w:rFonts w:ascii="Garamond" w:hAnsi="Garamond"/>
          <w:sz w:val="26"/>
          <w:szCs w:val="26"/>
        </w:rPr>
        <w:t xml:space="preserve"> </w:t>
      </w:r>
      <w:proofErr w:type="spellStart"/>
      <w:r w:rsidR="00A91CE5">
        <w:rPr>
          <w:rFonts w:ascii="Garamond" w:hAnsi="Garamond"/>
          <w:sz w:val="26"/>
          <w:szCs w:val="26"/>
        </w:rPr>
        <w:t>xxxxxxxxxxxxxxxxxxxxxxxx</w:t>
      </w:r>
      <w:proofErr w:type="spellEnd"/>
      <w:r w:rsidR="00A91CE5">
        <w:rPr>
          <w:rFonts w:ascii="Garamond" w:hAnsi="Garamond"/>
          <w:sz w:val="26"/>
          <w:szCs w:val="26"/>
        </w:rPr>
        <w:t xml:space="preserve"> . </w:t>
      </w:r>
    </w:p>
    <w:p w14:paraId="0C579B18" w14:textId="77777777" w:rsidR="00494E64" w:rsidRDefault="00494E64" w:rsidP="00846F8C">
      <w:pPr>
        <w:jc w:val="both"/>
        <w:rPr>
          <w:rFonts w:ascii="Garamond" w:hAnsi="Garamond"/>
          <w:sz w:val="26"/>
          <w:szCs w:val="26"/>
        </w:rPr>
      </w:pPr>
    </w:p>
    <w:p w14:paraId="294CD10F" w14:textId="4D8898B8" w:rsidR="00EF0309" w:rsidRDefault="00EF0309" w:rsidP="00846F8C">
      <w:pPr>
        <w:jc w:val="both"/>
        <w:rPr>
          <w:rFonts w:ascii="Garamond" w:hAnsi="Garamond"/>
          <w:sz w:val="26"/>
          <w:szCs w:val="26"/>
        </w:rPr>
        <w:sectPr w:rsidR="00EF0309">
          <w:headerReference w:type="default" r:id="rId7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0673DE0A" w:rsidR="00B42EAD" w:rsidRDefault="00494E64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Dat</w:t>
      </w:r>
      <w:r w:rsidR="00CE2070">
        <w:rPr>
          <w:rFonts w:ascii="Garamond" w:hAnsi="Garamond"/>
          <w:sz w:val="26"/>
          <w:szCs w:val="26"/>
        </w:rPr>
        <w:t>a</w:t>
      </w:r>
    </w:p>
    <w:p w14:paraId="3D0737AA" w14:textId="0F5FCD5E" w:rsidR="002B00AA" w:rsidRDefault="00B42EAD" w:rsidP="00846F8C">
      <w:pPr>
        <w:jc w:val="both"/>
        <w:rPr>
          <w:rFonts w:ascii="Garamond" w:hAnsi="Garamond"/>
          <w:sz w:val="26"/>
          <w:szCs w:val="26"/>
        </w:rPr>
        <w:sectPr w:rsidR="002B00AA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 w:rsidR="00494E64">
        <w:rPr>
          <w:rFonts w:ascii="Garamond" w:hAnsi="Garamond"/>
          <w:sz w:val="26"/>
          <w:szCs w:val="26"/>
        </w:rPr>
        <w:tab/>
        <w:t>Firma</w:t>
      </w:r>
    </w:p>
    <w:p w14:paraId="2EF7A13D" w14:textId="75C24084" w:rsidR="00AB1D78" w:rsidRDefault="00AB1D78" w:rsidP="00B42EAD"/>
    <w:sectPr w:rsidR="00AB1D78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B8E82" w14:textId="77777777" w:rsidR="00275FDB" w:rsidRDefault="00275FDB" w:rsidP="00806BD0">
      <w:pPr>
        <w:spacing w:after="0" w:line="240" w:lineRule="auto"/>
      </w:pPr>
      <w:r>
        <w:separator/>
      </w:r>
    </w:p>
  </w:endnote>
  <w:endnote w:type="continuationSeparator" w:id="0">
    <w:p w14:paraId="442CC960" w14:textId="77777777" w:rsidR="00275FDB" w:rsidRDefault="00275FDB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7FC93" w14:textId="77777777" w:rsidR="00275FDB" w:rsidRDefault="00275FDB" w:rsidP="00806BD0">
      <w:pPr>
        <w:spacing w:after="0" w:line="240" w:lineRule="auto"/>
      </w:pPr>
      <w:r>
        <w:separator/>
      </w:r>
    </w:p>
  </w:footnote>
  <w:footnote w:type="continuationSeparator" w:id="0">
    <w:p w14:paraId="3D61B1FB" w14:textId="77777777" w:rsidR="00275FDB" w:rsidRDefault="00275FDB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03B4A6E6" w:rsidR="00787984" w:rsidRDefault="000747A0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2F4A449F">
              <wp:simplePos x="0" y="0"/>
              <wp:positionH relativeFrom="column">
                <wp:posOffset>5661660</wp:posOffset>
              </wp:positionH>
              <wp:positionV relativeFrom="paragraph">
                <wp:posOffset>93345</wp:posOffset>
              </wp:positionV>
              <wp:extent cx="950595" cy="619125"/>
              <wp:effectExtent l="0" t="0" r="20955" b="2857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595" cy="619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0A39229A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0747A0">
                            <w:rPr>
                              <w:sz w:val="20"/>
                              <w:szCs w:val="20"/>
                            </w:rPr>
                            <w:t>SOGGETTO</w:t>
                          </w:r>
                          <w:r w:rsidR="00EF0020">
                            <w:rPr>
                              <w:sz w:val="20"/>
                              <w:szCs w:val="20"/>
                            </w:rPr>
                            <w:t xml:space="preserve"> ATTUATORE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45.8pt;margin-top:7.35pt;width:74.85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" fillcolor="white [3201]" strokeweight=".5pt">
              <v:textbox>
                <w:txbxContent>
                  <w:p w14:paraId="37495355" w14:textId="0A39229A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0747A0">
                      <w:rPr>
                        <w:sz w:val="20"/>
                        <w:szCs w:val="20"/>
                      </w:rPr>
                      <w:t>SOGGETTO</w:t>
                    </w:r>
                    <w:r w:rsidR="00EF0020">
                      <w:rPr>
                        <w:sz w:val="20"/>
                        <w:szCs w:val="20"/>
                      </w:rPr>
                      <w:t xml:space="preserve"> ATTUATORE</w:t>
                    </w:r>
                  </w:p>
                </w:txbxContent>
              </v:textbox>
            </v:shape>
          </w:pict>
        </mc:Fallback>
      </mc:AlternateContent>
    </w:r>
    <w:r w:rsidR="00072EF9">
      <w:rPr>
        <w:noProof/>
      </w:rPr>
      <w:drawing>
        <wp:anchor distT="0" distB="0" distL="114300" distR="114300" simplePos="0" relativeHeight="251666432" behindDoc="0" locked="0" layoutInCell="1" allowOverlap="1" wp14:anchorId="1109DCC0" wp14:editId="3C2A18EB">
          <wp:simplePos x="0" y="0"/>
          <wp:positionH relativeFrom="column">
            <wp:posOffset>4288155</wp:posOffset>
          </wp:positionH>
          <wp:positionV relativeFrom="paragraph">
            <wp:posOffset>-56515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ins w:id="0" w:author="Fabrizi Silvia" w:date="2023-04-21T14:18:00Z">
      <w:r w:rsidR="00072EF9"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8480" behindDoc="0" locked="0" layoutInCell="1" allowOverlap="1" wp14:anchorId="1AADE4E2" wp14:editId="347C9E58">
            <wp:simplePos x="0" y="0"/>
            <wp:positionH relativeFrom="margin">
              <wp:posOffset>2047875</wp:posOffset>
            </wp:positionH>
            <wp:positionV relativeFrom="paragraph">
              <wp:posOffset>-53340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841371">
    <w:abstractNumId w:val="2"/>
  </w:num>
  <w:num w:numId="2" w16cid:durableId="1888953411">
    <w:abstractNumId w:val="5"/>
  </w:num>
  <w:num w:numId="3" w16cid:durableId="3359622">
    <w:abstractNumId w:val="4"/>
  </w:num>
  <w:num w:numId="4" w16cid:durableId="1935745513">
    <w:abstractNumId w:val="1"/>
  </w:num>
  <w:num w:numId="5" w16cid:durableId="1634289780">
    <w:abstractNumId w:val="3"/>
  </w:num>
  <w:num w:numId="6" w16cid:durableId="647709290">
    <w:abstractNumId w:val="5"/>
  </w:num>
  <w:num w:numId="7" w16cid:durableId="201209396">
    <w:abstractNumId w:val="6"/>
  </w:num>
  <w:num w:numId="8" w16cid:durableId="4719195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72EF9"/>
    <w:rsid w:val="000747A0"/>
    <w:rsid w:val="000A12FF"/>
    <w:rsid w:val="000D14D6"/>
    <w:rsid w:val="001101F5"/>
    <w:rsid w:val="001540C0"/>
    <w:rsid w:val="001A2C3B"/>
    <w:rsid w:val="001C3F20"/>
    <w:rsid w:val="0022056E"/>
    <w:rsid w:val="00254A53"/>
    <w:rsid w:val="002633C2"/>
    <w:rsid w:val="002728EB"/>
    <w:rsid w:val="00275FDB"/>
    <w:rsid w:val="002A6479"/>
    <w:rsid w:val="002B00AA"/>
    <w:rsid w:val="0031180B"/>
    <w:rsid w:val="00330AEB"/>
    <w:rsid w:val="003502D7"/>
    <w:rsid w:val="003629FB"/>
    <w:rsid w:val="00366671"/>
    <w:rsid w:val="004267F0"/>
    <w:rsid w:val="00441287"/>
    <w:rsid w:val="00444798"/>
    <w:rsid w:val="00490298"/>
    <w:rsid w:val="00494E64"/>
    <w:rsid w:val="004B61AC"/>
    <w:rsid w:val="004D0EF5"/>
    <w:rsid w:val="004E4911"/>
    <w:rsid w:val="005054A0"/>
    <w:rsid w:val="0056277F"/>
    <w:rsid w:val="00574B55"/>
    <w:rsid w:val="00594CEF"/>
    <w:rsid w:val="005A7CAF"/>
    <w:rsid w:val="005B1E19"/>
    <w:rsid w:val="005E5601"/>
    <w:rsid w:val="005F3B17"/>
    <w:rsid w:val="0061310A"/>
    <w:rsid w:val="006137AD"/>
    <w:rsid w:val="00651D5E"/>
    <w:rsid w:val="0068453D"/>
    <w:rsid w:val="006F6994"/>
    <w:rsid w:val="0070221E"/>
    <w:rsid w:val="00702E63"/>
    <w:rsid w:val="007130CB"/>
    <w:rsid w:val="00725218"/>
    <w:rsid w:val="00745664"/>
    <w:rsid w:val="00747378"/>
    <w:rsid w:val="007548D2"/>
    <w:rsid w:val="00774CAD"/>
    <w:rsid w:val="00787984"/>
    <w:rsid w:val="0079382B"/>
    <w:rsid w:val="007F221D"/>
    <w:rsid w:val="007F7EBB"/>
    <w:rsid w:val="00806BD0"/>
    <w:rsid w:val="00811A26"/>
    <w:rsid w:val="00846F8C"/>
    <w:rsid w:val="00877C2C"/>
    <w:rsid w:val="00887742"/>
    <w:rsid w:val="00897E15"/>
    <w:rsid w:val="008D2FA9"/>
    <w:rsid w:val="00923DC3"/>
    <w:rsid w:val="00941910"/>
    <w:rsid w:val="00946A22"/>
    <w:rsid w:val="0095448D"/>
    <w:rsid w:val="0096433D"/>
    <w:rsid w:val="009A6048"/>
    <w:rsid w:val="00A00462"/>
    <w:rsid w:val="00A452C4"/>
    <w:rsid w:val="00A5061C"/>
    <w:rsid w:val="00A7668C"/>
    <w:rsid w:val="00A80ACF"/>
    <w:rsid w:val="00A91CE5"/>
    <w:rsid w:val="00AB1D78"/>
    <w:rsid w:val="00AD679F"/>
    <w:rsid w:val="00B0648E"/>
    <w:rsid w:val="00B30074"/>
    <w:rsid w:val="00B42EAD"/>
    <w:rsid w:val="00B52CF1"/>
    <w:rsid w:val="00B8334B"/>
    <w:rsid w:val="00B874F7"/>
    <w:rsid w:val="00B91F1C"/>
    <w:rsid w:val="00C4101C"/>
    <w:rsid w:val="00C81E66"/>
    <w:rsid w:val="00CD7D04"/>
    <w:rsid w:val="00CE2070"/>
    <w:rsid w:val="00DA2962"/>
    <w:rsid w:val="00DA4A09"/>
    <w:rsid w:val="00DD1504"/>
    <w:rsid w:val="00DE1380"/>
    <w:rsid w:val="00E362EC"/>
    <w:rsid w:val="00EB7B68"/>
    <w:rsid w:val="00EC665A"/>
    <w:rsid w:val="00EF0020"/>
    <w:rsid w:val="00EF0309"/>
    <w:rsid w:val="00F04F61"/>
    <w:rsid w:val="00F056A4"/>
    <w:rsid w:val="00F40361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4101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C410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410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410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10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10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Manzoni Francesca</cp:lastModifiedBy>
  <cp:revision>7</cp:revision>
  <dcterms:created xsi:type="dcterms:W3CDTF">2023-04-21T13:06:00Z</dcterms:created>
  <dcterms:modified xsi:type="dcterms:W3CDTF">2023-09-28T15:06:00Z</dcterms:modified>
</cp:coreProperties>
</file>